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924FD3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73D9F442" w:rsidR="00004CFD" w:rsidRPr="00C40128" w:rsidRDefault="008F769D" w:rsidP="00924FD3">
      <w:pPr>
        <w:pStyle w:val="Tytu"/>
        <w:spacing w:before="240" w:line="288" w:lineRule="auto"/>
        <w:jc w:val="left"/>
        <w:rPr>
          <w:rFonts w:asciiTheme="minorHAnsi" w:eastAsiaTheme="minorEastAsia" w:hAnsiTheme="minorHAnsi" w:cstheme="minorBidi"/>
          <w:highlight w:val="yellow"/>
        </w:rPr>
        <w:pPrChange w:id="1" w:author="Cendrowska Anna" w:date="2025-02-28T19:36:00Z" w16du:dateUtc="2025-02-28T18:36:00Z">
          <w:pPr>
            <w:pStyle w:val="Tytu"/>
            <w:spacing w:before="240" w:line="288" w:lineRule="auto"/>
            <w:jc w:val="both"/>
          </w:pPr>
        </w:pPrChange>
      </w:pPr>
      <w:r w:rsidRPr="00C40128">
        <w:rPr>
          <w:rFonts w:asciiTheme="minorHAnsi" w:eastAsiaTheme="minorEastAsia" w:hAnsiTheme="minorHAnsi" w:cstheme="minorBidi"/>
        </w:rPr>
        <w:t>Typ projektu: Opracowanie i aktualizacja dokumentów strategicznych/planistycznych w zakresie gospodarowania wodami, zarządzania ryzykiem powodziowym oraz ochrony zasobów wodnych</w:t>
      </w:r>
      <w:r w:rsidR="00361EDE" w:rsidRPr="00C40128">
        <w:rPr>
          <w:rFonts w:asciiTheme="minorHAnsi" w:eastAsiaTheme="minorEastAsia" w:hAnsiTheme="minorHAnsi" w:cstheme="minorBidi"/>
        </w:rPr>
        <w:t>.</w:t>
      </w:r>
    </w:p>
    <w:p w14:paraId="42601F3A" w14:textId="20F151BB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2" w:name="_Toc134708462"/>
      <w:bookmarkStart w:id="3" w:name="_Toc135128046"/>
      <w:bookmarkStart w:id="4" w:name="_Toc138687740"/>
      <w:bookmarkStart w:id="5" w:name="_Toc139352279"/>
      <w:bookmarkStart w:id="6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End w:id="2"/>
      <w:bookmarkEnd w:id="3"/>
      <w:bookmarkEnd w:id="4"/>
      <w:bookmarkEnd w:id="5"/>
      <w:bookmarkEnd w:id="6"/>
      <w:r w:rsidR="00A36B9F" w:rsidRPr="00A36B9F">
        <w:rPr>
          <w:rFonts w:asciiTheme="minorHAnsi" w:eastAsiaTheme="minorEastAsia" w:hAnsiTheme="minorHAnsi" w:cstheme="minorBidi"/>
        </w:rPr>
        <w:t>FENX.02.04-IW.01-002/25</w:t>
      </w:r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173D09F5" w:rsidR="001A6F6A" w:rsidRDefault="001C1945" w:rsidP="00924FD3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585CC7F9" w:rsidR="001A6F6A" w:rsidRDefault="001A6F6A" w:rsidP="00924FD3">
          <w:pPr>
            <w:pStyle w:val="Spistreci2"/>
            <w:rPr>
              <w:noProof/>
            </w:rPr>
          </w:pPr>
          <w:hyperlink w:anchor="_Toc160724660" w:history="1">
            <w:r w:rsidRPr="003152B4">
              <w:rPr>
                <w:rStyle w:val="Hipercze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B0AC9" w14:textId="4A6452D8" w:rsidR="001A6F6A" w:rsidRDefault="001A6F6A" w:rsidP="00924FD3">
          <w:pPr>
            <w:pStyle w:val="Spistreci2"/>
            <w:rPr>
              <w:noProof/>
            </w:rPr>
          </w:pPr>
          <w:hyperlink w:anchor="_Toc160724661" w:history="1">
            <w:r w:rsidRPr="003152B4">
              <w:rPr>
                <w:rStyle w:val="Hipercze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8222" w14:textId="5B54BDA4" w:rsidR="001A6F6A" w:rsidRDefault="001A6F6A" w:rsidP="00924FD3">
          <w:pPr>
            <w:pStyle w:val="Spistreci2"/>
            <w:rPr>
              <w:noProof/>
            </w:rPr>
          </w:pPr>
          <w:hyperlink w:anchor="_Toc160724662" w:history="1">
            <w:r w:rsidRPr="003152B4">
              <w:rPr>
                <w:rStyle w:val="Hipercze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2646" w14:textId="50B7F8BA" w:rsidR="001A6F6A" w:rsidRDefault="001A6F6A" w:rsidP="00924FD3">
          <w:pPr>
            <w:pStyle w:val="Spistreci2"/>
            <w:rPr>
              <w:noProof/>
            </w:rPr>
          </w:pPr>
          <w:hyperlink w:anchor="_Toc160724663" w:history="1">
            <w:r w:rsidRPr="003152B4">
              <w:rPr>
                <w:rStyle w:val="Hipercze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30FB1" w14:textId="42235592" w:rsidR="001A6F6A" w:rsidRDefault="001A6F6A" w:rsidP="00924FD3">
          <w:pPr>
            <w:pStyle w:val="Spistreci2"/>
            <w:rPr>
              <w:noProof/>
            </w:rPr>
          </w:pPr>
          <w:hyperlink w:anchor="_Toc160724664" w:history="1">
            <w:r w:rsidRPr="003152B4">
              <w:rPr>
                <w:rStyle w:val="Hipercze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DBEFD" w14:textId="0D31950D" w:rsidR="001A6F6A" w:rsidRDefault="001A6F6A" w:rsidP="00924FD3">
          <w:pPr>
            <w:pStyle w:val="Spistreci2"/>
            <w:rPr>
              <w:noProof/>
            </w:rPr>
          </w:pPr>
          <w:hyperlink w:anchor="_Toc160724665" w:history="1">
            <w:r w:rsidRPr="003152B4">
              <w:rPr>
                <w:rStyle w:val="Hipercze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4A08A" w14:textId="3F193444" w:rsidR="001A6F6A" w:rsidRDefault="001A6F6A" w:rsidP="00924FD3">
          <w:pPr>
            <w:pStyle w:val="Spistreci2"/>
            <w:rPr>
              <w:noProof/>
            </w:rPr>
          </w:pPr>
          <w:hyperlink w:anchor="_Toc160724666" w:history="1">
            <w:r w:rsidRPr="003152B4">
              <w:rPr>
                <w:rStyle w:val="Hipercze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FA38C" w14:textId="51944BDF" w:rsidR="001A6F6A" w:rsidRDefault="001A6F6A" w:rsidP="00924FD3">
          <w:pPr>
            <w:pStyle w:val="Spistreci2"/>
            <w:rPr>
              <w:noProof/>
            </w:rPr>
          </w:pPr>
          <w:hyperlink w:anchor="_Toc160724667" w:history="1">
            <w:r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234C3" w14:textId="597CF5DD" w:rsidR="001A6F6A" w:rsidRDefault="001A6F6A" w:rsidP="00924FD3">
          <w:pPr>
            <w:pStyle w:val="Spistreci2"/>
            <w:rPr>
              <w:noProof/>
            </w:rPr>
          </w:pPr>
          <w:hyperlink w:anchor="_Toc160724668" w:history="1">
            <w:r w:rsidRPr="003152B4">
              <w:rPr>
                <w:rStyle w:val="Hipercze"/>
                <w:noProof/>
              </w:rPr>
              <w:t>§ 10. Informacja o wyborze projektu do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DCE7" w14:textId="1CF3CDE7" w:rsidR="001A6F6A" w:rsidRDefault="001A6F6A" w:rsidP="00924FD3">
          <w:pPr>
            <w:pStyle w:val="Spistreci2"/>
            <w:rPr>
              <w:noProof/>
            </w:rPr>
          </w:pPr>
          <w:hyperlink w:anchor="_Toc160724669" w:history="1">
            <w:r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D6F5E" w14:textId="3005C01F" w:rsidR="001A6F6A" w:rsidRDefault="001A6F6A" w:rsidP="00924FD3">
          <w:pPr>
            <w:pStyle w:val="Spistreci2"/>
            <w:rPr>
              <w:noProof/>
            </w:rPr>
          </w:pPr>
          <w:hyperlink w:anchor="_Toc160724670" w:history="1">
            <w:r w:rsidRPr="003152B4">
              <w:rPr>
                <w:rStyle w:val="Hipercze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671A" w14:textId="39BAFA73" w:rsidR="001A6F6A" w:rsidRDefault="001A6F6A" w:rsidP="00924FD3">
          <w:pPr>
            <w:pStyle w:val="Spistreci2"/>
            <w:rPr>
              <w:noProof/>
            </w:rPr>
          </w:pPr>
          <w:hyperlink w:anchor="_Toc160724671" w:history="1">
            <w:r w:rsidRPr="003152B4">
              <w:rPr>
                <w:rStyle w:val="Hipercze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373F" w14:textId="4FAA746A" w:rsidR="001A6F6A" w:rsidRDefault="001A6F6A" w:rsidP="00924FD3">
          <w:pPr>
            <w:pStyle w:val="Spistreci2"/>
            <w:rPr>
              <w:noProof/>
            </w:rPr>
          </w:pPr>
          <w:hyperlink w:anchor="_Toc160724672" w:history="1">
            <w:r w:rsidRPr="003152B4">
              <w:rPr>
                <w:rStyle w:val="Hipercze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7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000B14">
      <w:pPr>
        <w:pStyle w:val="Nagwek2"/>
        <w:spacing w:line="288" w:lineRule="auto"/>
      </w:pPr>
      <w:bookmarkStart w:id="7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7"/>
    </w:p>
    <w:p w14:paraId="4B386EAE" w14:textId="77777777" w:rsidR="00BE0EA3" w:rsidRPr="00557C27" w:rsidRDefault="00CE30AF" w:rsidP="00924FD3">
      <w:pPr>
        <w:pStyle w:val="NormalnyWeb"/>
        <w:tabs>
          <w:tab w:val="left" w:pos="426"/>
        </w:tabs>
        <w:ind w:left="425" w:hanging="425"/>
      </w:pPr>
      <w:r w:rsidRPr="00557C27">
        <w:t>Niniejszy regulamin został przygotowany na podstawie:</w:t>
      </w:r>
    </w:p>
    <w:p w14:paraId="4EFAF6C1" w14:textId="629510BB" w:rsidR="00BE0EA3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</w:t>
      </w:r>
      <w:proofErr w:type="spellStart"/>
      <w:r w:rsidR="00E1662A">
        <w:rPr>
          <w:rStyle w:val="Numerstrony"/>
        </w:rPr>
        <w:t>późn</w:t>
      </w:r>
      <w:proofErr w:type="spellEnd"/>
      <w:r w:rsidR="00E1662A">
        <w:rPr>
          <w:rStyle w:val="Numerstrony"/>
        </w:rPr>
        <w:t>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000B14">
      <w:pPr>
        <w:pStyle w:val="NormalnyWeb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proofErr w:type="spellStart"/>
      <w:r w:rsidR="00C0163F" w:rsidRPr="00557C27">
        <w:rPr>
          <w:rStyle w:val="Numerstrony"/>
        </w:rPr>
        <w:t>późn</w:t>
      </w:r>
      <w:proofErr w:type="spellEnd"/>
      <w:r w:rsidR="00C0163F" w:rsidRPr="00557C27">
        <w:rPr>
          <w:rStyle w:val="Numerstrony"/>
        </w:rPr>
        <w:t xml:space="preserve">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późn</w:t>
      </w:r>
      <w:proofErr w:type="spellEnd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32AFC82A" w:rsidR="00DB7E2A" w:rsidRPr="00557C27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557C27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557C27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A36B9F">
        <w:rPr>
          <w:rFonts w:asciiTheme="minorHAnsi" w:eastAsia="Calibri" w:hAnsiTheme="minorHAnsi" w:cstheme="minorHAnsi"/>
          <w:lang w:eastAsia="en-US"/>
        </w:rPr>
        <w:t>4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A36B9F">
        <w:rPr>
          <w:rFonts w:asciiTheme="minorHAnsi" w:eastAsia="Calibri" w:hAnsiTheme="minorHAnsi" w:cstheme="minorHAnsi"/>
          <w:lang w:eastAsia="en-US"/>
        </w:rPr>
        <w:t>1530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557C27">
        <w:rPr>
          <w:rFonts w:asciiTheme="minorHAnsi" w:eastAsia="Calibri" w:hAnsiTheme="minorHAnsi" w:cstheme="minorHAnsi"/>
          <w:lang w:eastAsia="en-US"/>
        </w:rPr>
        <w:t>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000B14">
      <w:pPr>
        <w:pStyle w:val="NormalnyWeb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>
        <w:rPr>
          <w:rFonts w:asciiTheme="minorHAnsi" w:eastAsia="Calibri" w:hAnsiTheme="minorHAnsi" w:cstheme="minorHAnsi"/>
          <w:lang w:eastAsia="en-US"/>
        </w:rPr>
        <w:t>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8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8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000B14">
      <w:pPr>
        <w:pStyle w:val="Nagwek2"/>
        <w:spacing w:line="288" w:lineRule="auto"/>
      </w:pPr>
      <w:bookmarkStart w:id="9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9"/>
    </w:p>
    <w:p w14:paraId="5F175B59" w14:textId="296BFEEA" w:rsidR="00BE0EA3" w:rsidRPr="00557C27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10" w:name="_Toc184791332"/>
      <w:bookmarkStart w:id="11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2" w:name="_Toc160724661"/>
      <w:bookmarkEnd w:id="10"/>
      <w:bookmarkEnd w:id="11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2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3EFDA10F" w:rsidR="0031439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>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0FEB19F5" w:rsidR="00F07040" w:rsidRPr="009D4381" w:rsidRDefault="00361EDE" w:rsidP="00924FD3">
      <w:pPr>
        <w:pStyle w:val="NormalnyWeb"/>
        <w:numPr>
          <w:ilvl w:val="0"/>
          <w:numId w:val="1"/>
        </w:numPr>
        <w:ind w:left="357" w:hanging="357"/>
      </w:pPr>
      <w:r w:rsidRPr="00361EDE">
        <w:t xml:space="preserve">Wybór projektów do dofinansowania następuje w sposób niekonkurencyjny, o którym mowa w art. 44 ust. 1 i 2 ustawy wdrożeniowej. Do naboru, który przewiduje </w:t>
      </w:r>
      <w:r w:rsidRPr="00361EDE">
        <w:lastRenderedPageBreak/>
        <w:t>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60350F" w:rsidRPr="00A36B9F">
        <w:rPr>
          <w:b/>
          <w:bCs/>
          <w:u w:val="single"/>
        </w:rPr>
        <w:t>od</w:t>
      </w:r>
      <w:r w:rsidR="004F561C" w:rsidRPr="00A36B9F">
        <w:rPr>
          <w:u w:val="single"/>
        </w:rPr>
        <w:t xml:space="preserve"> </w:t>
      </w:r>
      <w:r w:rsidR="00A36B9F" w:rsidRPr="00A36B9F">
        <w:rPr>
          <w:b/>
          <w:bCs/>
          <w:u w:val="single"/>
        </w:rPr>
        <w:t>3 marca</w:t>
      </w:r>
      <w:r w:rsidR="00207867" w:rsidRPr="00A36B9F">
        <w:rPr>
          <w:b/>
          <w:bCs/>
          <w:u w:val="single"/>
        </w:rPr>
        <w:t xml:space="preserve"> </w:t>
      </w:r>
      <w:r w:rsidR="007D6882" w:rsidRPr="00A36B9F">
        <w:rPr>
          <w:b/>
          <w:bCs/>
          <w:u w:val="single"/>
        </w:rPr>
        <w:t>202</w:t>
      </w:r>
      <w:r w:rsidR="00A36B9F" w:rsidRPr="00A36B9F">
        <w:rPr>
          <w:b/>
          <w:bCs/>
          <w:u w:val="single"/>
        </w:rPr>
        <w:t>5</w:t>
      </w:r>
      <w:r w:rsidR="004F561C" w:rsidRPr="00A36B9F">
        <w:rPr>
          <w:b/>
          <w:bCs/>
          <w:u w:val="single"/>
        </w:rPr>
        <w:t xml:space="preserve"> </w:t>
      </w:r>
      <w:r w:rsidR="0060350F" w:rsidRPr="00A36B9F">
        <w:rPr>
          <w:b/>
          <w:bCs/>
          <w:u w:val="single"/>
        </w:rPr>
        <w:t>r.</w:t>
      </w:r>
      <w:r w:rsidR="004F561C" w:rsidRPr="00A36B9F">
        <w:rPr>
          <w:b/>
          <w:bCs/>
          <w:u w:val="single"/>
        </w:rPr>
        <w:t xml:space="preserve"> </w:t>
      </w:r>
      <w:r w:rsidR="0060350F" w:rsidRPr="00A36B9F">
        <w:rPr>
          <w:b/>
          <w:bCs/>
          <w:u w:val="single"/>
        </w:rPr>
        <w:t>do</w:t>
      </w:r>
      <w:r w:rsidR="004F561C" w:rsidRPr="00A36B9F">
        <w:rPr>
          <w:b/>
          <w:bCs/>
          <w:u w:val="single"/>
        </w:rPr>
        <w:t xml:space="preserve"> </w:t>
      </w:r>
      <w:r w:rsidR="00A36B9F" w:rsidRPr="00A36B9F">
        <w:rPr>
          <w:b/>
          <w:bCs/>
          <w:u w:val="single"/>
        </w:rPr>
        <w:t>30</w:t>
      </w:r>
      <w:r w:rsidR="007D6882" w:rsidRPr="00A36B9F">
        <w:rPr>
          <w:b/>
          <w:bCs/>
          <w:u w:val="single"/>
        </w:rPr>
        <w:t xml:space="preserve"> </w:t>
      </w:r>
      <w:r w:rsidR="00A36B9F" w:rsidRPr="00A36B9F">
        <w:rPr>
          <w:b/>
          <w:bCs/>
          <w:u w:val="single"/>
        </w:rPr>
        <w:t>maja</w:t>
      </w:r>
      <w:r w:rsidR="00207867" w:rsidRPr="00A36B9F">
        <w:rPr>
          <w:b/>
          <w:bCs/>
          <w:u w:val="single"/>
        </w:rPr>
        <w:t xml:space="preserve"> </w:t>
      </w:r>
      <w:r w:rsidR="0060350F" w:rsidRPr="00A36B9F">
        <w:rPr>
          <w:b/>
          <w:bCs/>
          <w:u w:val="single"/>
        </w:rPr>
        <w:t>202</w:t>
      </w:r>
      <w:r w:rsidR="00A36B9F" w:rsidRPr="00A36B9F">
        <w:rPr>
          <w:b/>
          <w:bCs/>
          <w:u w:val="single"/>
        </w:rPr>
        <w:t>5</w:t>
      </w:r>
      <w:r w:rsidR="0060350F" w:rsidRPr="00A36B9F">
        <w:rPr>
          <w:b/>
          <w:bCs/>
          <w:u w:val="single"/>
        </w:rPr>
        <w:t xml:space="preserve"> r.</w:t>
      </w:r>
      <w:r w:rsidR="00CA4E52" w:rsidRPr="009D4381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7F1A1B56" w:rsidR="00F83F84" w:rsidRPr="009D4381" w:rsidRDefault="00354B75" w:rsidP="00000B14">
      <w:pPr>
        <w:pStyle w:val="NormalnyWeb"/>
        <w:ind w:left="426" w:hanging="426"/>
      </w:pPr>
      <w:r w:rsidRPr="009D4381">
        <w:t xml:space="preserve">Kwota środków przeznaczonych na dofinansowanie projektów w naborze wynosi </w:t>
      </w:r>
      <w:r w:rsidR="00104043">
        <w:rPr>
          <w:b/>
          <w:bCs/>
        </w:rPr>
        <w:t>8</w:t>
      </w:r>
      <w:r w:rsidR="00F137E1" w:rsidRPr="009D4381">
        <w:rPr>
          <w:b/>
          <w:bCs/>
        </w:rPr>
        <w:t> </w:t>
      </w:r>
      <w:r w:rsidR="00104043">
        <w:rPr>
          <w:b/>
          <w:bCs/>
        </w:rPr>
        <w:t>0</w:t>
      </w:r>
      <w:r w:rsidRPr="009D4381">
        <w:rPr>
          <w:b/>
          <w:bCs/>
        </w:rPr>
        <w:t>00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104043">
        <w:rPr>
          <w:b/>
          <w:bCs/>
        </w:rPr>
        <w:t>osiem</w:t>
      </w:r>
      <w:r w:rsidR="00A36B9F">
        <w:rPr>
          <w:b/>
          <w:bCs/>
        </w:rPr>
        <w:t xml:space="preserve"> milion</w:t>
      </w:r>
      <w:r w:rsidR="00104043">
        <w:rPr>
          <w:b/>
          <w:bCs/>
        </w:rPr>
        <w:t>ów</w:t>
      </w:r>
      <w:r w:rsidR="00A36B9F">
        <w:rPr>
          <w:b/>
          <w:bCs/>
        </w:rPr>
        <w:t xml:space="preserve"> 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924FD3">
      <w:pPr>
        <w:pStyle w:val="NormalnyWeb"/>
        <w:spacing w:after="360"/>
        <w:ind w:left="425" w:hanging="425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3" w:name="_Hlk135344512"/>
      <w:r w:rsidRPr="00557C27">
        <w:t>postępowania, przy zachowaniu zasady równego traktowania wnioskodawców</w:t>
      </w:r>
      <w:bookmarkEnd w:id="13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4" w:name="_Toc160724662"/>
      <w:r w:rsidRPr="00557C27">
        <w:t>§ 4</w:t>
      </w:r>
      <w:r w:rsidR="002618E0" w:rsidRPr="00557C27">
        <w:t xml:space="preserve">. </w:t>
      </w:r>
      <w:bookmarkStart w:id="15" w:name="_Hlk124923067"/>
      <w:r w:rsidRPr="00557C27">
        <w:t xml:space="preserve">Warunki uczestnictwa w </w:t>
      </w:r>
      <w:r w:rsidR="00F96486" w:rsidRPr="00557C27">
        <w:t>naborze</w:t>
      </w:r>
      <w:bookmarkEnd w:id="14"/>
    </w:p>
    <w:bookmarkEnd w:id="15"/>
    <w:p w14:paraId="4CE65FA3" w14:textId="041857C8" w:rsidR="00D47F0F" w:rsidRPr="0046372E" w:rsidRDefault="00A46819" w:rsidP="0046372E">
      <w:pPr>
        <w:pStyle w:val="Akapitzlist"/>
        <w:numPr>
          <w:ilvl w:val="0"/>
          <w:numId w:val="14"/>
        </w:numPr>
        <w:spacing w:after="160" w:line="288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46372E">
        <w:rPr>
          <w:rFonts w:asciiTheme="minorHAnsi" w:hAnsiTheme="minorHAnsi" w:cstheme="minorHAnsi"/>
        </w:rPr>
        <w:t>polegać będą na</w:t>
      </w:r>
      <w:r w:rsidR="00664748">
        <w:rPr>
          <w:rFonts w:asciiTheme="minorHAnsi" w:hAnsiTheme="minorHAnsi" w:cstheme="minorHAnsi"/>
        </w:rPr>
        <w:t xml:space="preserve"> </w:t>
      </w:r>
      <w:r w:rsidR="007D5BFF">
        <w:rPr>
          <w:rFonts w:asciiTheme="minorHAnsi" w:hAnsiTheme="minorHAnsi" w:cstheme="minorHAnsi"/>
        </w:rPr>
        <w:t>o</w:t>
      </w:r>
      <w:r w:rsidR="0046372E" w:rsidRPr="0046372E">
        <w:rPr>
          <w:rFonts w:asciiTheme="minorHAnsi" w:hAnsiTheme="minorHAnsi" w:cstheme="minorHAnsi"/>
        </w:rPr>
        <w:t>pracowaniu i aktualizacji dokumentów strategicznych/planistycznych w zakresie gospodarowania wodami, zarządzania ryzykiem powodziowym oraz ochrony zasobów wodnych.</w:t>
      </w:r>
    </w:p>
    <w:p w14:paraId="61900AF6" w14:textId="1BD2D9AB" w:rsidR="006103F3" w:rsidRPr="0046372E" w:rsidRDefault="006103F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46372E" w:rsidRPr="0046372E">
        <w:rPr>
          <w:rFonts w:asciiTheme="minorHAnsi" w:hAnsiTheme="minorHAnsi" w:cstheme="minorHAnsi"/>
        </w:rPr>
        <w:t>Ministerstwo Infrastruktury</w:t>
      </w:r>
      <w:r w:rsidR="00104043">
        <w:rPr>
          <w:rFonts w:asciiTheme="minorHAnsi" w:hAnsiTheme="minorHAnsi" w:cstheme="minorHAnsi"/>
        </w:rPr>
        <w:t>, Państwowe Gospodarstwo Wodne Wody Polskie.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6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6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7" w:name="_Hlk176185184"/>
      <w:bookmarkStart w:id="18" w:name="_Toc160724663"/>
      <w:r w:rsidRPr="00557C27">
        <w:t>§ 5</w:t>
      </w:r>
      <w:bookmarkEnd w:id="17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8"/>
    </w:p>
    <w:p w14:paraId="31694EF9" w14:textId="4DB1688D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9111D6">
        <w:rPr>
          <w:rFonts w:asciiTheme="minorHAnsi" w:hAnsiTheme="minorHAnsi" w:cstheme="minorHAnsi"/>
          <w:b/>
          <w:bCs/>
          <w:iCs/>
        </w:rPr>
        <w:t>79,71</w:t>
      </w:r>
      <w:r w:rsidRPr="009111D6">
        <w:rPr>
          <w:rFonts w:asciiTheme="minorHAnsi" w:hAnsiTheme="minorHAnsi" w:cstheme="minorHAnsi"/>
          <w:b/>
          <w:bCs/>
          <w:iCs/>
        </w:rPr>
        <w:t>%</w:t>
      </w:r>
      <w:r w:rsidRPr="00557C27">
        <w:rPr>
          <w:rFonts w:asciiTheme="minorHAnsi" w:hAnsiTheme="minorHAnsi" w:cstheme="minorHAnsi"/>
          <w:iCs/>
        </w:rPr>
        <w:t xml:space="preserve"> wartości wydatków kwalifikowalnych.</w:t>
      </w:r>
    </w:p>
    <w:p w14:paraId="2E36DA05" w14:textId="2FFF1621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</w:t>
      </w:r>
      <w:r w:rsidRPr="006F3F72">
        <w:rPr>
          <w:rFonts w:asciiTheme="minorHAnsi" w:hAnsiTheme="minorHAnsi" w:cstheme="minorHAnsi"/>
          <w:iCs/>
        </w:rPr>
        <w:t xml:space="preserve">oraz </w:t>
      </w:r>
      <w:r w:rsidR="009A6F27" w:rsidRPr="006F3F72">
        <w:rPr>
          <w:rFonts w:asciiTheme="minorHAnsi" w:hAnsiTheme="minorHAnsi" w:cstheme="minorHAnsi"/>
          <w:iCs/>
        </w:rPr>
        <w:t>z</w:t>
      </w:r>
      <w:r w:rsidRPr="006F3F72">
        <w:rPr>
          <w:rFonts w:asciiTheme="minorHAnsi" w:hAnsiTheme="minorHAnsi" w:cstheme="minorHAnsi"/>
          <w:iCs/>
        </w:rPr>
        <w:t xml:space="preserve">ałącznik nr </w:t>
      </w:r>
      <w:r w:rsidR="004A445C">
        <w:rPr>
          <w:rFonts w:asciiTheme="minorHAnsi" w:hAnsiTheme="minorHAnsi" w:cstheme="minorHAnsi"/>
          <w:iCs/>
        </w:rPr>
        <w:t>5</w:t>
      </w:r>
      <w:r w:rsidR="004A445C" w:rsidRPr="006F3F72">
        <w:rPr>
          <w:rFonts w:asciiTheme="minorHAnsi" w:hAnsiTheme="minorHAnsi" w:cstheme="minorHAnsi"/>
          <w:iCs/>
        </w:rPr>
        <w:t xml:space="preserve"> </w:t>
      </w:r>
      <w:r w:rsidRPr="006F3F72">
        <w:rPr>
          <w:rFonts w:asciiTheme="minorHAnsi" w:hAnsiTheme="minorHAnsi" w:cstheme="minorHAnsi"/>
          <w:iCs/>
        </w:rPr>
        <w:t>określają katalog kosztów kwalifikowalnych</w:t>
      </w:r>
      <w:r w:rsidRPr="00557C27">
        <w:rPr>
          <w:rFonts w:asciiTheme="minorHAnsi" w:hAnsiTheme="minorHAnsi" w:cstheme="minorHAnsi"/>
          <w:iCs/>
        </w:rPr>
        <w:t xml:space="preserve">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51DC6C08" w:rsidR="00D55A9E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9C491E" w:rsidRPr="00557C27">
        <w:rPr>
          <w:rFonts w:asciiTheme="minorHAnsi" w:hAnsiTheme="minorHAnsi" w:cstheme="minorHAnsi"/>
        </w:rPr>
        <w:t>.</w:t>
      </w:r>
    </w:p>
    <w:p w14:paraId="153E91D7" w14:textId="25A583FC" w:rsidR="00E80C18" w:rsidRPr="00F5245F" w:rsidRDefault="00E80C18" w:rsidP="004A445C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E80C18">
        <w:rPr>
          <w:rFonts w:asciiTheme="minorHAnsi" w:hAnsiTheme="minorHAnsi" w:cstheme="minorHAnsi"/>
          <w:iCs/>
        </w:rPr>
        <w:t>Nie stanowią kosztu kwalifikowanego projektu prace wykonywane siłami własnymi (tj. koszty z kategorii Personel projektu, opisanej w Wytycznych dotyczących kwalifikowalności);</w:t>
      </w:r>
    </w:p>
    <w:p w14:paraId="091F6B6B" w14:textId="3F8207C6" w:rsidR="00D55A9E" w:rsidRPr="00557C27" w:rsidRDefault="00D55A9E" w:rsidP="00F5245F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35F0C6C5" w:rsidR="00774231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</w:t>
      </w:r>
      <w:r w:rsidR="00DF6B36">
        <w:rPr>
          <w:rFonts w:asciiTheme="minorHAnsi" w:hAnsiTheme="minorHAnsi" w:cstheme="minorHAnsi"/>
          <w:iCs/>
        </w:rPr>
        <w:t>.</w:t>
      </w:r>
    </w:p>
    <w:p w14:paraId="741E0D9A" w14:textId="1869B3F2" w:rsidR="00DA7031" w:rsidRPr="00090EB1" w:rsidRDefault="00DA70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 xml:space="preserve">, z </w:t>
      </w:r>
      <w:proofErr w:type="spellStart"/>
      <w:r w:rsidRPr="00557C27">
        <w:rPr>
          <w:rFonts w:asciiTheme="minorHAnsi" w:hAnsiTheme="minorHAnsi" w:cstheme="minorHAnsi"/>
          <w:iCs/>
        </w:rPr>
        <w:t>późn</w:t>
      </w:r>
      <w:proofErr w:type="spellEnd"/>
      <w:r w:rsidRPr="00557C27">
        <w:rPr>
          <w:rFonts w:asciiTheme="minorHAnsi" w:hAnsiTheme="minorHAnsi" w:cstheme="minorHAnsi"/>
          <w:iCs/>
        </w:rPr>
        <w:t>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lastRenderedPageBreak/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924FD3">
      <w:pPr>
        <w:pStyle w:val="Akapitzlist"/>
        <w:numPr>
          <w:ilvl w:val="0"/>
          <w:numId w:val="6"/>
        </w:numPr>
        <w:spacing w:after="160" w:line="288" w:lineRule="auto"/>
        <w:ind w:left="357" w:hanging="357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9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9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150AAA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</w:t>
      </w:r>
      <w:r w:rsidR="00520467">
        <w:rPr>
          <w:rFonts w:asciiTheme="minorHAnsi" w:hAnsiTheme="minorHAnsi" w:cstheme="minorHAnsi"/>
        </w:rPr>
        <w:t>3</w:t>
      </w:r>
      <w:r w:rsidRPr="00557C27">
        <w:rPr>
          <w:rFonts w:asciiTheme="minorHAnsi" w:hAnsiTheme="minorHAnsi" w:cstheme="minorHAnsi"/>
        </w:rPr>
        <w:t xml:space="preserve">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0E6C8C16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>)</w:t>
      </w:r>
      <w:r w:rsidR="00520467">
        <w:rPr>
          <w:rFonts w:asciiTheme="minorHAnsi" w:eastAsia="Arial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20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20"/>
    </w:p>
    <w:p w14:paraId="23DA42E9" w14:textId="6D347C78" w:rsidR="00BE0EA3" w:rsidRPr="00520467" w:rsidRDefault="00CE30AF" w:rsidP="00520467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="00520467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 r. poz. </w:t>
      </w:r>
      <w:r w:rsidR="00520467">
        <w:rPr>
          <w:rFonts w:asciiTheme="minorHAnsi" w:hAnsiTheme="minorHAnsi" w:cstheme="minorHAnsi"/>
        </w:rPr>
        <w:t>1556</w:t>
      </w:r>
      <w:r w:rsidRPr="00557C27">
        <w:rPr>
          <w:rFonts w:asciiTheme="minorHAnsi" w:hAnsiTheme="minorHAnsi" w:cstheme="minorHAnsi"/>
        </w:rPr>
        <w:t xml:space="preserve">), </w:t>
      </w:r>
      <w:r w:rsidRPr="00520467">
        <w:rPr>
          <w:rFonts w:asciiTheme="minorHAnsi" w:hAnsiTheme="minorHAnsi" w:cstheme="minorHAnsi"/>
        </w:rPr>
        <w:t>z</w:t>
      </w:r>
      <w:r w:rsidR="000F0B1A" w:rsidRPr="00520467">
        <w:rPr>
          <w:rFonts w:asciiTheme="minorHAnsi" w:hAnsiTheme="minorHAnsi" w:cstheme="minorHAnsi"/>
        </w:rPr>
        <w:t> </w:t>
      </w:r>
      <w:r w:rsidRPr="00520467">
        <w:rPr>
          <w:rFonts w:asciiTheme="minorHAnsi" w:hAnsiTheme="minorHAnsi" w:cstheme="minorHAnsi"/>
        </w:rPr>
        <w:t>wyjątkiem użycia obcojęzycznych nazw własnych lub</w:t>
      </w:r>
      <w:r w:rsidR="00A556D0" w:rsidRPr="00520467">
        <w:rPr>
          <w:rFonts w:asciiTheme="minorHAnsi" w:hAnsiTheme="minorHAnsi" w:cstheme="minorHAnsi"/>
        </w:rPr>
        <w:t xml:space="preserve"> pojedynczych wyrażeń w języku obcym</w:t>
      </w:r>
      <w:r w:rsidRPr="00520467">
        <w:rPr>
          <w:rFonts w:asciiTheme="minorHAnsi" w:hAnsiTheme="minorHAnsi" w:cstheme="minorHAnsi"/>
        </w:rPr>
        <w:t xml:space="preserve">. Dokumenty sporządzone w języku obcym </w:t>
      </w:r>
      <w:r w:rsidR="00A04F17" w:rsidRPr="00520467">
        <w:rPr>
          <w:rFonts w:asciiTheme="minorHAnsi" w:hAnsiTheme="minorHAnsi" w:cstheme="minorHAnsi"/>
        </w:rPr>
        <w:t xml:space="preserve">powinny </w:t>
      </w:r>
      <w:r w:rsidRPr="0052046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924FD3">
      <w:pPr>
        <w:pStyle w:val="Akapitzlist"/>
        <w:numPr>
          <w:ilvl w:val="0"/>
          <w:numId w:val="35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5A961AC5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</w:t>
      </w:r>
      <w:r w:rsidR="00520467">
        <w:rPr>
          <w:rFonts w:asciiTheme="minorHAnsi" w:hAnsiTheme="minorHAnsi" w:cstheme="minorHAnsi"/>
        </w:rPr>
        <w:t xml:space="preserve">w formie elektronicznej za </w:t>
      </w:r>
      <w:r w:rsidR="00A30D54" w:rsidRPr="00557C27">
        <w:rPr>
          <w:rFonts w:asciiTheme="minorHAnsi" w:hAnsiTheme="minorHAnsi" w:cstheme="minorHAnsi"/>
        </w:rPr>
        <w:t xml:space="preserve">pośrednictwem platformy </w:t>
      </w:r>
      <w:proofErr w:type="spellStart"/>
      <w:r w:rsidR="00A30D54" w:rsidRPr="00557C27">
        <w:rPr>
          <w:rFonts w:asciiTheme="minorHAnsi" w:hAnsiTheme="minorHAnsi" w:cstheme="minorHAnsi"/>
        </w:rPr>
        <w:t>ePUAP</w:t>
      </w:r>
      <w:proofErr w:type="spellEnd"/>
      <w:r w:rsidR="00AB6C49">
        <w:rPr>
          <w:rFonts w:asciiTheme="minorHAnsi" w:hAnsiTheme="minorHAnsi" w:cstheme="minorHAnsi"/>
        </w:rPr>
        <w:t xml:space="preserve"> lub e-Doręczeń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1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1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</w:t>
      </w:r>
      <w:r w:rsidR="003F3BD3" w:rsidRPr="00267AFA">
        <w:rPr>
          <w:rFonts w:asciiTheme="minorHAnsi" w:hAnsiTheme="minorHAnsi" w:cstheme="minorHAnsi"/>
        </w:rPr>
        <w:lastRenderedPageBreak/>
        <w:t xml:space="preserve">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35FA88E" w:rsidR="00BA4906" w:rsidRPr="00557C27" w:rsidRDefault="00BA4906" w:rsidP="00924FD3">
      <w:pPr>
        <w:pStyle w:val="Akapitzlist"/>
        <w:numPr>
          <w:ilvl w:val="0"/>
          <w:numId w:val="7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2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2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3" w:name="_Toc160724666"/>
      <w:r w:rsidRPr="00557C27">
        <w:lastRenderedPageBreak/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3"/>
    </w:p>
    <w:p w14:paraId="045045CC" w14:textId="42D45673" w:rsidR="00B74EA5" w:rsidRPr="00557C2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EAF6161" w:rsidR="00557AF7" w:rsidRPr="00557C27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 Organizację i tryb pracy KOP określa regulamin przyjęty przez I</w:t>
      </w:r>
      <w:r w:rsidR="00DD591C" w:rsidRPr="00557C27">
        <w:rPr>
          <w:rFonts w:asciiTheme="minorHAnsi" w:hAnsiTheme="minorHAnsi" w:cstheme="minorHAnsi"/>
        </w:rPr>
        <w:t>W</w:t>
      </w:r>
      <w:r w:rsidR="00D739B4" w:rsidRPr="00557C27">
        <w:rPr>
          <w:rFonts w:asciiTheme="minorHAnsi" w:hAnsiTheme="minorHAnsi" w:cstheme="minorHAnsi"/>
        </w:rPr>
        <w:t xml:space="preserve"> </w:t>
      </w:r>
      <w:r w:rsidR="00DF4135" w:rsidRPr="00557C27">
        <w:rPr>
          <w:rFonts w:asciiTheme="minorHAnsi" w:hAnsiTheme="minorHAnsi" w:cstheme="minorHAnsi"/>
        </w:rPr>
        <w:t>i opublikowany na stronie naboru.</w:t>
      </w:r>
    </w:p>
    <w:p w14:paraId="1F838AF3" w14:textId="77777777" w:rsidR="00267AFA" w:rsidRPr="00672A7C" w:rsidRDefault="00BE53EB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672A7C">
        <w:rPr>
          <w:rFonts w:asciiTheme="minorHAnsi" w:hAnsiTheme="minorHAnsi" w:cstheme="minorHAnsi"/>
        </w:rPr>
        <w:t xml:space="preserve">, </w:t>
      </w:r>
      <w:r w:rsidRPr="00672A7C">
        <w:rPr>
          <w:rFonts w:asciiTheme="minorHAnsi" w:hAnsiTheme="minorHAnsi" w:cstheme="minorHAnsi"/>
        </w:rPr>
        <w:t xml:space="preserve">typu projektu: </w:t>
      </w:r>
      <w:r w:rsidR="00267AFA" w:rsidRPr="00672A7C">
        <w:rPr>
          <w:rFonts w:asciiTheme="minorHAnsi" w:hAnsiTheme="minorHAnsi" w:cstheme="minorHAnsi"/>
        </w:rPr>
        <w:t>Opracowanie i aktualizacja dokumentów strategicznych/planistycznych w zakresie gospodarowania wodami, zarządzania ryzykiem powodziowym oraz ochrony zasobów wodnych.</w:t>
      </w:r>
    </w:p>
    <w:p w14:paraId="06704BF3" w14:textId="0C219D1F" w:rsidR="00BE53EB" w:rsidRPr="006279DE" w:rsidRDefault="006346A4" w:rsidP="00520467">
      <w:pPr>
        <w:pStyle w:val="Akapitzlist"/>
        <w:spacing w:after="160" w:line="288" w:lineRule="auto"/>
        <w:ind w:left="425"/>
        <w:contextualSpacing w:val="0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obligatoryjnymi ocenianymi zero-jedynkowo oraz horyzontalnymi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Pr="00557C27" w:rsidRDefault="006B20BD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3A5B05E" w14:textId="655E8AC6" w:rsidR="00F63F1E" w:rsidRPr="009D4381" w:rsidRDefault="00F63F1E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6FE30E39" w:rsidR="009F60AA" w:rsidRPr="005C4961" w:rsidRDefault="007E6173" w:rsidP="005C4961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EB20E8">
        <w:rPr>
          <w:rFonts w:asciiTheme="minorHAnsi" w:hAnsiTheme="minorHAnsi" w:cstheme="minorHAnsi"/>
        </w:rPr>
        <w:t xml:space="preserve">. </w:t>
      </w:r>
      <w:r w:rsidR="007602E9">
        <w:rPr>
          <w:rFonts w:asciiTheme="minorHAnsi" w:hAnsiTheme="minorHAnsi" w:cstheme="minorHAnsi"/>
        </w:rPr>
        <w:t xml:space="preserve">Dla </w:t>
      </w:r>
      <w:r w:rsidR="007602E9" w:rsidRPr="005C4961">
        <w:rPr>
          <w:rFonts w:asciiTheme="minorHAnsi" w:hAnsiTheme="minorHAnsi" w:cstheme="minorHAnsi"/>
        </w:rPr>
        <w:t xml:space="preserve"> </w:t>
      </w:r>
      <w:r w:rsidR="00D55072" w:rsidRPr="005C4961">
        <w:rPr>
          <w:rFonts w:asciiTheme="minorHAnsi" w:hAnsiTheme="minorHAnsi" w:cstheme="minorHAnsi"/>
        </w:rPr>
        <w:t>kryteriów specyficznych</w:t>
      </w:r>
      <w:r w:rsidR="0012797A" w:rsidRPr="005C4961">
        <w:rPr>
          <w:rFonts w:asciiTheme="minorHAnsi" w:hAnsiTheme="minorHAnsi" w:cstheme="minorHAnsi"/>
        </w:rPr>
        <w:t xml:space="preserve"> nie przewidziano</w:t>
      </w:r>
      <w:r w:rsidR="00EB20E8">
        <w:rPr>
          <w:rFonts w:asciiTheme="minorHAnsi" w:hAnsiTheme="minorHAnsi" w:cstheme="minorHAnsi"/>
        </w:rPr>
        <w:t xml:space="preserve"> przyznawania</w:t>
      </w:r>
      <w:r w:rsidR="0012797A" w:rsidRPr="005C4961">
        <w:rPr>
          <w:rFonts w:asciiTheme="minorHAnsi" w:hAnsiTheme="minorHAnsi" w:cstheme="minorHAnsi"/>
        </w:rPr>
        <w:t xml:space="preserve"> punktacji</w:t>
      </w:r>
      <w:r w:rsidR="005C4961">
        <w:rPr>
          <w:rFonts w:asciiTheme="minorHAnsi" w:hAnsiTheme="minorHAnsi" w:cstheme="minorHAnsi"/>
        </w:rPr>
        <w:t>.</w:t>
      </w:r>
    </w:p>
    <w:p w14:paraId="14F41110" w14:textId="70C9D03F" w:rsidR="00BD2497" w:rsidRPr="0012797A" w:rsidRDefault="00BA67D5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bookmarkStart w:id="24" w:name="_Hlk190428190"/>
      <w:r>
        <w:rPr>
          <w:rFonts w:asciiTheme="minorHAnsi" w:hAnsiTheme="minorHAnsi" w:cstheme="minorHAnsi"/>
        </w:rPr>
        <w:t xml:space="preserve">Z uwagi na specyfikę i zakres przedmiotowy projektów, </w:t>
      </w:r>
      <w:r w:rsidR="00D5160D">
        <w:rPr>
          <w:rFonts w:asciiTheme="minorHAnsi" w:hAnsiTheme="minorHAnsi" w:cstheme="minorHAnsi"/>
        </w:rPr>
        <w:t>w niniejszym naborze w ramach oceny kryteriami ocenianymi punktowo nie został ustalony minimalny do uzyskania poziom punktów</w:t>
      </w:r>
      <w:r w:rsidR="00C2575C">
        <w:rPr>
          <w:rFonts w:asciiTheme="minorHAnsi" w:hAnsiTheme="minorHAnsi" w:cstheme="minorHAnsi"/>
        </w:rPr>
        <w:t>,</w:t>
      </w:r>
      <w:r w:rsidR="00FE7033">
        <w:rPr>
          <w:rFonts w:asciiTheme="minorHAnsi" w:hAnsiTheme="minorHAnsi" w:cstheme="minorHAnsi"/>
        </w:rPr>
        <w:t xml:space="preserve"> który jest</w:t>
      </w:r>
      <w:r w:rsidR="00C2575C">
        <w:rPr>
          <w:rFonts w:asciiTheme="minorHAnsi" w:hAnsiTheme="minorHAnsi" w:cstheme="minorHAnsi"/>
        </w:rPr>
        <w:t xml:space="preserve"> niezbędny do zakończenia oceny z wynikiem pozytywnym</w:t>
      </w:r>
      <w:r w:rsidR="00D5160D">
        <w:rPr>
          <w:rFonts w:asciiTheme="minorHAnsi" w:hAnsiTheme="minorHAnsi" w:cstheme="minorHAnsi"/>
        </w:rPr>
        <w:t xml:space="preserve">. Przedmiotowe oznacza, że </w:t>
      </w:r>
      <w:r w:rsidR="00BD2497" w:rsidRPr="0012797A">
        <w:rPr>
          <w:rFonts w:asciiTheme="minorHAnsi" w:hAnsiTheme="minorHAnsi" w:cstheme="minorHAnsi"/>
        </w:rPr>
        <w:t xml:space="preserve">uzyskanie </w:t>
      </w:r>
      <w:r w:rsidR="0012797A" w:rsidRPr="0012797A">
        <w:rPr>
          <w:rFonts w:asciiTheme="minorHAnsi" w:hAnsiTheme="minorHAnsi" w:cstheme="minorHAnsi"/>
        </w:rPr>
        <w:t xml:space="preserve">0 punktów na podstawie </w:t>
      </w:r>
      <w:r w:rsidR="00D5160D">
        <w:rPr>
          <w:rFonts w:asciiTheme="minorHAnsi" w:hAnsiTheme="minorHAnsi" w:cstheme="minorHAnsi"/>
        </w:rPr>
        <w:t xml:space="preserve">oceny </w:t>
      </w:r>
      <w:r w:rsidR="0012797A" w:rsidRPr="0012797A">
        <w:rPr>
          <w:rFonts w:asciiTheme="minorHAnsi" w:hAnsiTheme="minorHAnsi" w:cstheme="minorHAnsi"/>
        </w:rPr>
        <w:t>kryteriów rankingujących horyzontalnych</w:t>
      </w:r>
      <w:r w:rsidR="0012797A" w:rsidRPr="00786593">
        <w:rPr>
          <w:rFonts w:asciiTheme="minorHAnsi" w:hAnsiTheme="minorHAnsi" w:cstheme="minorHAnsi"/>
        </w:rPr>
        <w:t xml:space="preserve"> nie eliminuje projektu z możliwości otrzymania wsparcia</w:t>
      </w:r>
      <w:r w:rsidR="00BD2497" w:rsidRPr="0012797A">
        <w:rPr>
          <w:rFonts w:asciiTheme="minorHAnsi" w:hAnsiTheme="minorHAnsi" w:cstheme="minorHAnsi"/>
        </w:rPr>
        <w:t>.</w:t>
      </w:r>
    </w:p>
    <w:bookmarkEnd w:id="24"/>
    <w:p w14:paraId="3908F484" w14:textId="51477E20" w:rsidR="00E031FB" w:rsidRPr="00905DED" w:rsidRDefault="00E031FB" w:rsidP="00905DED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</w:t>
      </w:r>
      <w:r w:rsidR="002C29B4" w:rsidRPr="00557C27">
        <w:rPr>
          <w:rFonts w:asciiTheme="minorHAnsi" w:hAnsiTheme="minorHAnsi" w:cstheme="minorHAnsi"/>
        </w:rPr>
        <w:lastRenderedPageBreak/>
        <w:t>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5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5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688ABF9A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F85FD1">
        <w:rPr>
          <w:rFonts w:asciiTheme="minorHAnsi" w:hAnsiTheme="minorHAnsi" w:cstheme="minorHAnsi"/>
        </w:rPr>
        <w:t>4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6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6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7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7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IW może odmówić zawarcia umowy o dofinansowanie w przypadku wskazanym w art. 61 ust. 4 ustawy wdrożeniowej.</w:t>
      </w:r>
    </w:p>
    <w:p w14:paraId="43AD5942" w14:textId="77777777" w:rsidR="00D16106" w:rsidRDefault="00182A8B" w:rsidP="00B703F6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5245F">
      <w:pPr>
        <w:pStyle w:val="Akapitzlist"/>
        <w:spacing w:before="120" w:after="120" w:line="288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924FD3">
      <w:pPr>
        <w:pStyle w:val="Akapitzlist"/>
        <w:spacing w:after="480" w:line="288" w:lineRule="auto"/>
        <w:ind w:left="357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219F71D4" w14:textId="566C463C" w:rsidR="00004CFD" w:rsidRPr="0057481D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F85FD1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672A7C">
      <w:pPr>
        <w:pStyle w:val="Akapitzlist"/>
        <w:spacing w:after="160" w:line="288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924FD3">
      <w:pPr>
        <w:pStyle w:val="Default"/>
        <w:numPr>
          <w:ilvl w:val="1"/>
          <w:numId w:val="9"/>
        </w:numPr>
        <w:spacing w:before="120" w:after="48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644F2768" w14:textId="5BDC0533" w:rsidR="00147BBD" w:rsidRPr="00557C27" w:rsidRDefault="00147BBD" w:rsidP="00000B14">
      <w:pPr>
        <w:pStyle w:val="Nagwek2"/>
        <w:spacing w:line="288" w:lineRule="auto"/>
      </w:pPr>
      <w:bookmarkStart w:id="28" w:name="_Hlk134702382"/>
      <w:bookmarkStart w:id="29" w:name="_Toc160724670"/>
      <w:r w:rsidRPr="00557C27">
        <w:t>§ 12.</w:t>
      </w:r>
      <w:bookmarkEnd w:id="28"/>
      <w:r w:rsidRPr="00557C27">
        <w:t xml:space="preserve"> Komunikacja z wnioskodawcą</w:t>
      </w:r>
      <w:bookmarkEnd w:id="29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5245F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5245F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lastRenderedPageBreak/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33AADEBC" w:rsidR="00655E03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 skrzynki e-PUAP: </w:t>
      </w:r>
      <w:hyperlink r:id="rId15" w:history="1">
        <w:r w:rsidR="00655E03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557C27">
        <w:rPr>
          <w:rFonts w:asciiTheme="minorHAnsi" w:eastAsia="Calibri" w:hAnsiTheme="minorHAnsi" w:cstheme="minorHAnsi"/>
          <w:lang w:eastAsia="en-US"/>
        </w:rPr>
        <w:t xml:space="preserve">) lub </w:t>
      </w:r>
      <w:r w:rsidR="00F85FD1" w:rsidRPr="000B580E">
        <w:rPr>
          <w:rFonts w:asciiTheme="minorHAnsi" w:eastAsia="Calibri" w:hAnsiTheme="minorHAnsi" w:cstheme="minorHAnsi"/>
          <w:bCs/>
          <w:lang w:eastAsia="en-US"/>
        </w:rPr>
        <w:t>na adres do e</w:t>
      </w:r>
      <w:r w:rsidR="00F85FD1" w:rsidRPr="00F85FD1">
        <w:rPr>
          <w:rFonts w:asciiTheme="minorHAnsi" w:eastAsia="Calibri" w:hAnsiTheme="minorHAnsi" w:cstheme="minorHAnsi"/>
          <w:bCs/>
          <w:u w:val="single"/>
          <w:lang w:eastAsia="en-US"/>
        </w:rPr>
        <w:t>-Doręczeń:</w:t>
      </w:r>
      <w:r w:rsidR="00F85FD1" w:rsidRPr="00F85FD1">
        <w:rPr>
          <w:rFonts w:asciiTheme="minorHAnsi" w:eastAsia="Calibri" w:hAnsiTheme="minorHAnsi" w:cstheme="minorHAnsi"/>
          <w:b/>
          <w:u w:val="single"/>
          <w:lang w:eastAsia="en-US"/>
        </w:rPr>
        <w:t xml:space="preserve"> </w:t>
      </w:r>
      <w:r w:rsidR="00F85FD1" w:rsidRPr="00F85FD1">
        <w:rPr>
          <w:rFonts w:asciiTheme="minorHAnsi" w:eastAsia="Calibri" w:hAnsiTheme="minorHAnsi" w:cstheme="minorHAnsi"/>
          <w:u w:val="single"/>
          <w:lang w:eastAsia="en-US"/>
        </w:rPr>
        <w:t>AE:PL-10495-91598-HEWTI-17</w:t>
      </w:r>
      <w:r w:rsidR="00F85FD1">
        <w:rPr>
          <w:rFonts w:asciiTheme="minorHAnsi" w:eastAsia="Calibri" w:hAnsiTheme="minorHAnsi" w:cstheme="minorHAnsi"/>
          <w:lang w:eastAsia="en-US"/>
        </w:rPr>
        <w:t xml:space="preserve"> lub </w:t>
      </w:r>
      <w:r w:rsidR="00655E03" w:rsidRPr="00557C27">
        <w:rPr>
          <w:rFonts w:asciiTheme="minorHAnsi" w:eastAsia="Calibri" w:hAnsiTheme="minorHAnsi" w:cstheme="minorHAnsi"/>
          <w:lang w:eastAsia="en-US"/>
        </w:rPr>
        <w:t>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F85FD1">
        <w:rPr>
          <w:rFonts w:asciiTheme="minorHAnsi" w:eastAsia="Calibri" w:hAnsiTheme="minorHAnsi" w:cstheme="minorHAnsi"/>
          <w:lang w:eastAsia="en-US"/>
        </w:rPr>
        <w:t>g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993EC2">
        <w:rPr>
          <w:rFonts w:asciiTheme="minorHAnsi" w:eastAsia="Calibri" w:hAnsiTheme="minorHAnsi" w:cstheme="minorHAnsi"/>
          <w:lang w:eastAsia="en-US"/>
        </w:rPr>
        <w:t>Konstruktorska 3a, 02-673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32FCA979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AB6C49">
        <w:rPr>
          <w:rFonts w:asciiTheme="minorHAnsi" w:hAnsiTheme="minorHAnsi" w:cstheme="minorHAnsi"/>
        </w:rPr>
        <w:t xml:space="preserve">, </w:t>
      </w:r>
      <w:r w:rsidR="009F2694" w:rsidRPr="00557C27">
        <w:rPr>
          <w:rFonts w:asciiTheme="minorHAnsi" w:hAnsiTheme="minorHAnsi" w:cstheme="minorHAnsi"/>
        </w:rPr>
        <w:t xml:space="preserve">adresu elektronicznej 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="00AB6C49">
        <w:rPr>
          <w:rFonts w:asciiTheme="minorHAnsi" w:hAnsiTheme="minorHAnsi" w:cstheme="minorHAnsi"/>
        </w:rPr>
        <w:t xml:space="preserve"> lub adresu do e-Doręczeń</w:t>
      </w:r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39B6A6C1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FC3B65" w:rsidRPr="00672A7C">
          <w:rPr>
            <w:rStyle w:val="Hipercze"/>
            <w:rFonts w:asciiTheme="minorHAnsi" w:eastAsia="Calibri" w:hAnsiTheme="minorHAnsi" w:cstheme="minorHAnsi"/>
            <w:lang w:eastAsia="en-US"/>
          </w:rPr>
          <w:t>plany-feniks@nfosigw.gov.pl</w:t>
        </w:r>
      </w:hyperlink>
      <w:r w:rsidRPr="00672A7C">
        <w:rPr>
          <w:rFonts w:asciiTheme="minorHAnsi" w:eastAsia="Calibri" w:hAnsiTheme="minorHAnsi" w:cstheme="minorHAnsi"/>
          <w:lang w:eastAsia="en-US"/>
        </w:rPr>
        <w:t>. 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30" w:name="_Toc144727339"/>
      <w:bookmarkStart w:id="31" w:name="_Toc160724671"/>
      <w:r w:rsidRPr="00557C27">
        <w:lastRenderedPageBreak/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30"/>
      <w:bookmarkEnd w:id="31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5245F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0C24606E" w:rsidR="00BE0EA3" w:rsidRPr="00672A7C" w:rsidRDefault="00610175" w:rsidP="00672A7C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</w:t>
      </w:r>
      <w:ins w:id="32" w:author="Kaca Paweł" w:date="2025-02-14T12:37:00Z" w16du:dateUtc="2025-02-14T11:37:00Z">
        <w:r w:rsidR="002F1C90">
          <w:rPr>
            <w:rFonts w:asciiTheme="minorHAnsi" w:eastAsia="Calibri" w:hAnsiTheme="minorHAnsi" w:cstheme="minorHAnsi"/>
            <w:lang w:eastAsia="en-US"/>
          </w:rPr>
          <w:t xml:space="preserve"> w</w:t>
        </w:r>
      </w:ins>
      <w:r w:rsidR="00744A78" w:rsidRPr="00672A7C">
        <w:rPr>
          <w:rFonts w:asciiTheme="minorHAnsi" w:eastAsia="Calibri" w:hAnsiTheme="minorHAnsi" w:cstheme="minorHAnsi"/>
          <w:lang w:eastAsia="en-US"/>
        </w:rPr>
        <w:t xml:space="preserve">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F85FD1" w:rsidRDefault="00CE30AF" w:rsidP="00000B14">
      <w:pPr>
        <w:pStyle w:val="Nagwek2"/>
        <w:spacing w:line="288" w:lineRule="auto"/>
        <w:rPr>
          <w:u w:val="single"/>
        </w:rPr>
      </w:pPr>
      <w:bookmarkStart w:id="33" w:name="_Toc160724672"/>
      <w:r w:rsidRPr="00F85FD1">
        <w:rPr>
          <w:u w:val="single"/>
        </w:rPr>
        <w:t>Załączniki:</w:t>
      </w:r>
      <w:bookmarkEnd w:id="33"/>
    </w:p>
    <w:p w14:paraId="007F5758" w14:textId="131108C2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1941DC04" w:rsidR="003422B9" w:rsidRPr="00557C27" w:rsidRDefault="00CE30AF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993EC2">
        <w:rPr>
          <w:rFonts w:asciiTheme="minorHAnsi" w:hAnsiTheme="minorHAnsi" w:cstheme="minorHAnsi"/>
        </w:rPr>
        <w:t xml:space="preserve"> </w:t>
      </w:r>
      <w:r w:rsidR="00993EC2" w:rsidRPr="00557C27">
        <w:rPr>
          <w:rFonts w:asciiTheme="minorHAnsi" w:hAnsiTheme="minorHAnsi" w:cstheme="minorHAnsi"/>
        </w:rPr>
        <w:t>w ramach II priorytetu 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lastRenderedPageBreak/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sectPr w:rsidR="00422C55" w:rsidSect="00C5787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E420D" w14:textId="77777777" w:rsidR="00097714" w:rsidRDefault="00097714">
      <w:r>
        <w:separator/>
      </w:r>
    </w:p>
  </w:endnote>
  <w:endnote w:type="continuationSeparator" w:id="0">
    <w:p w14:paraId="21A3F265" w14:textId="77777777" w:rsidR="00097714" w:rsidRDefault="00097714">
      <w:r>
        <w:continuationSeparator/>
      </w:r>
    </w:p>
  </w:endnote>
  <w:endnote w:type="continuationNotice" w:id="1">
    <w:p w14:paraId="19ACE865" w14:textId="77777777" w:rsidR="00097714" w:rsidRDefault="00097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071165"/>
      <w:docPartObj>
        <w:docPartGallery w:val="Page Numbers (Bottom of Page)"/>
        <w:docPartUnique/>
      </w:docPartObj>
    </w:sdtPr>
    <w:sdtContent>
      <w:sdt>
        <w:sdtPr>
          <w:id w:val="2097901079"/>
          <w:docPartObj>
            <w:docPartGallery w:val="Page Numbers (Top of Page)"/>
            <w:docPartUnique/>
          </w:docPartObj>
        </w:sdtPr>
        <w:sdtContent>
          <w:p w14:paraId="61D19AA6" w14:textId="68F7A692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B6C49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B6C49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09CC2" w14:textId="77777777" w:rsidR="00097714" w:rsidRDefault="00097714">
      <w:r>
        <w:separator/>
      </w:r>
    </w:p>
  </w:footnote>
  <w:footnote w:type="continuationSeparator" w:id="0">
    <w:p w14:paraId="4A9C0DD6" w14:textId="77777777" w:rsidR="00097714" w:rsidRDefault="00097714">
      <w:r>
        <w:continuationSeparator/>
      </w:r>
    </w:p>
  </w:footnote>
  <w:footnote w:type="continuationNotice" w:id="1">
    <w:p w14:paraId="206361B3" w14:textId="77777777" w:rsidR="00097714" w:rsidRDefault="00097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4132519">
    <w:abstractNumId w:val="28"/>
  </w:num>
  <w:num w:numId="2" w16cid:durableId="148134402">
    <w:abstractNumId w:val="37"/>
  </w:num>
  <w:num w:numId="3" w16cid:durableId="191961160">
    <w:abstractNumId w:val="43"/>
  </w:num>
  <w:num w:numId="4" w16cid:durableId="1749765872">
    <w:abstractNumId w:val="44"/>
  </w:num>
  <w:num w:numId="5" w16cid:durableId="1121532268">
    <w:abstractNumId w:val="39"/>
  </w:num>
  <w:num w:numId="6" w16cid:durableId="1222138807">
    <w:abstractNumId w:val="41"/>
  </w:num>
  <w:num w:numId="7" w16cid:durableId="1658921546">
    <w:abstractNumId w:val="45"/>
  </w:num>
  <w:num w:numId="8" w16cid:durableId="2050835694">
    <w:abstractNumId w:val="7"/>
  </w:num>
  <w:num w:numId="9" w16cid:durableId="1288316743">
    <w:abstractNumId w:val="27"/>
  </w:num>
  <w:num w:numId="10" w16cid:durableId="723144329">
    <w:abstractNumId w:val="12"/>
  </w:num>
  <w:num w:numId="11" w16cid:durableId="1160928102">
    <w:abstractNumId w:val="29"/>
  </w:num>
  <w:num w:numId="12" w16cid:durableId="897672451">
    <w:abstractNumId w:val="9"/>
  </w:num>
  <w:num w:numId="13" w16cid:durableId="39133751">
    <w:abstractNumId w:val="40"/>
  </w:num>
  <w:num w:numId="14" w16cid:durableId="58022583">
    <w:abstractNumId w:val="1"/>
  </w:num>
  <w:num w:numId="15" w16cid:durableId="1901286330">
    <w:abstractNumId w:val="2"/>
  </w:num>
  <w:num w:numId="16" w16cid:durableId="276448689">
    <w:abstractNumId w:val="15"/>
  </w:num>
  <w:num w:numId="17" w16cid:durableId="1636057727">
    <w:abstractNumId w:val="33"/>
  </w:num>
  <w:num w:numId="18" w16cid:durableId="1054085930">
    <w:abstractNumId w:val="6"/>
  </w:num>
  <w:num w:numId="19" w16cid:durableId="924339234">
    <w:abstractNumId w:val="10"/>
  </w:num>
  <w:num w:numId="20" w16cid:durableId="537090455">
    <w:abstractNumId w:val="24"/>
  </w:num>
  <w:num w:numId="21" w16cid:durableId="477502027">
    <w:abstractNumId w:val="17"/>
  </w:num>
  <w:num w:numId="22" w16cid:durableId="542134781">
    <w:abstractNumId w:val="47"/>
  </w:num>
  <w:num w:numId="23" w16cid:durableId="685062684">
    <w:abstractNumId w:val="22"/>
  </w:num>
  <w:num w:numId="24" w16cid:durableId="1586650857">
    <w:abstractNumId w:val="21"/>
  </w:num>
  <w:num w:numId="25" w16cid:durableId="679548741">
    <w:abstractNumId w:val="4"/>
  </w:num>
  <w:num w:numId="26" w16cid:durableId="1010570861">
    <w:abstractNumId w:val="35"/>
  </w:num>
  <w:num w:numId="27" w16cid:durableId="716852023">
    <w:abstractNumId w:val="11"/>
  </w:num>
  <w:num w:numId="28" w16cid:durableId="2020421666">
    <w:abstractNumId w:val="8"/>
  </w:num>
  <w:num w:numId="29" w16cid:durableId="1676498499">
    <w:abstractNumId w:val="3"/>
  </w:num>
  <w:num w:numId="30" w16cid:durableId="1999259043">
    <w:abstractNumId w:val="38"/>
  </w:num>
  <w:num w:numId="31" w16cid:durableId="667749795">
    <w:abstractNumId w:val="19"/>
  </w:num>
  <w:num w:numId="32" w16cid:durableId="1028677396">
    <w:abstractNumId w:val="20"/>
  </w:num>
  <w:num w:numId="33" w16cid:durableId="1885484379">
    <w:abstractNumId w:val="14"/>
  </w:num>
  <w:num w:numId="34" w16cid:durableId="313461015">
    <w:abstractNumId w:val="5"/>
  </w:num>
  <w:num w:numId="35" w16cid:durableId="967126294">
    <w:abstractNumId w:val="18"/>
  </w:num>
  <w:num w:numId="36" w16cid:durableId="233971739">
    <w:abstractNumId w:val="42"/>
  </w:num>
  <w:num w:numId="37" w16cid:durableId="2017489786">
    <w:abstractNumId w:val="46"/>
  </w:num>
  <w:num w:numId="38" w16cid:durableId="1246694604">
    <w:abstractNumId w:val="16"/>
  </w:num>
  <w:num w:numId="39" w16cid:durableId="54740845">
    <w:abstractNumId w:val="0"/>
  </w:num>
  <w:num w:numId="40" w16cid:durableId="1851066511">
    <w:abstractNumId w:val="25"/>
  </w:num>
  <w:num w:numId="41" w16cid:durableId="1544634347">
    <w:abstractNumId w:val="30"/>
  </w:num>
  <w:num w:numId="42" w16cid:durableId="1799453871">
    <w:abstractNumId w:val="26"/>
  </w:num>
  <w:num w:numId="43" w16cid:durableId="753283841">
    <w:abstractNumId w:val="36"/>
  </w:num>
  <w:num w:numId="44" w16cid:durableId="445659893">
    <w:abstractNumId w:val="13"/>
  </w:num>
  <w:num w:numId="45" w16cid:durableId="620378821">
    <w:abstractNumId w:val="32"/>
  </w:num>
  <w:num w:numId="46" w16cid:durableId="186068597">
    <w:abstractNumId w:val="23"/>
  </w:num>
  <w:num w:numId="47" w16cid:durableId="1568566010">
    <w:abstractNumId w:val="34"/>
  </w:num>
  <w:num w:numId="48" w16cid:durableId="1964920428">
    <w:abstractNumId w:val="31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endrowska Anna">
    <w15:presenceInfo w15:providerId="AD" w15:userId="S::Anna.Cendrowska@nfosigw.gov.pl::ee8f5585-c78b-4f0a-9d61-62142903d043"/>
  </w15:person>
  <w15:person w15:author="Kaca Paweł">
    <w15:presenceInfo w15:providerId="AD" w15:userId="S::pkaca@mos.gov.pl::557d07ad-8812-491d-a4d2-72c46969e3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3B61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1F1B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14"/>
    <w:rsid w:val="00097752"/>
    <w:rsid w:val="000A0238"/>
    <w:rsid w:val="000A09CB"/>
    <w:rsid w:val="000A1371"/>
    <w:rsid w:val="000A1814"/>
    <w:rsid w:val="000A1E33"/>
    <w:rsid w:val="000A2858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125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4043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B75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3E34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1DD7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DF5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E9E"/>
    <w:rsid w:val="002C7185"/>
    <w:rsid w:val="002C7A02"/>
    <w:rsid w:val="002D02A0"/>
    <w:rsid w:val="002D087D"/>
    <w:rsid w:val="002D10DC"/>
    <w:rsid w:val="002D1B5D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1C9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1D3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23B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BB4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6F87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251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5C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467"/>
    <w:rsid w:val="005205D7"/>
    <w:rsid w:val="00520BFE"/>
    <w:rsid w:val="005211BF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0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0F70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06B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83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3F72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6BB0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11D6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4FD3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877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213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36B9F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5E2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6C49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2E0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5D30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0A11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BF7846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283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5DA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04BB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6B36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6EC6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67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5FD1"/>
    <w:rsid w:val="00F86045"/>
    <w:rsid w:val="00F86FA4"/>
    <w:rsid w:val="00F87210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4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924FD3"/>
    <w:pPr>
      <w:tabs>
        <w:tab w:val="right" w:leader="dot" w:pos="9060"/>
      </w:tabs>
      <w:spacing w:after="160" w:line="276" w:lineRule="auto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46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lany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1A6FA-4086-4C0B-BD22-38FBC3BF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5365</Words>
  <Characters>32190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MPA_Regulamin Wyboru Projektów FENX.02.04</dc:title>
  <dc:subject>Regulamin konkursu - wzór dokumentu</dc:subject>
  <dc:creator>Perret Nina</dc:creator>
  <cp:keywords/>
  <dc:description/>
  <cp:lastModifiedBy>Cendrowska Anna</cp:lastModifiedBy>
  <cp:revision>5</cp:revision>
  <cp:lastPrinted>2025-01-30T11:18:00Z</cp:lastPrinted>
  <dcterms:created xsi:type="dcterms:W3CDTF">2025-02-20T07:10:00Z</dcterms:created>
  <dcterms:modified xsi:type="dcterms:W3CDTF">2025-02-28T18:40:00Z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